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7D1" w:rsidRPr="00B81ED4" w:rsidRDefault="00B81ED4" w:rsidP="008F7700">
      <w:pPr>
        <w:pStyle w:val="TopInfo"/>
      </w:pPr>
      <w:r w:rsidRPr="008F7700">
        <w:rPr>
          <w:b/>
        </w:rPr>
        <w:t xml:space="preserve">User Story </w:t>
      </w:r>
      <w:r w:rsidR="00B961B5">
        <w:rPr>
          <w:b/>
        </w:rPr>
        <w:t>ID</w:t>
      </w:r>
      <w:r w:rsidRPr="008F7700">
        <w:rPr>
          <w:b/>
        </w:rPr>
        <w:t>:</w:t>
      </w:r>
      <w:r w:rsidR="00750C82">
        <w:t xml:space="preserve"> </w:t>
      </w:r>
      <w:r w:rsidR="004225EF" w:rsidRPr="00DB6112">
        <w:rPr>
          <w:rFonts w:ascii="Times New Roman" w:hAnsi="Times New Roman" w:cs="Times New Roman"/>
        </w:rPr>
        <w:t>US</w:t>
      </w:r>
      <w:r w:rsidR="006354ED">
        <w:rPr>
          <w:rFonts w:ascii="Times New Roman" w:hAnsi="Times New Roman" w:cs="Times New Roman"/>
        </w:rPr>
        <w:t>1906</w:t>
      </w:r>
    </w:p>
    <w:p w:rsidR="00B81ED4" w:rsidRDefault="00B81ED4" w:rsidP="004225EF">
      <w:pPr>
        <w:pStyle w:val="TopInfo"/>
        <w:jc w:val="both"/>
      </w:pPr>
      <w:r w:rsidRPr="008F7700">
        <w:rPr>
          <w:b/>
        </w:rPr>
        <w:t>User Story Name:</w:t>
      </w:r>
      <w:r w:rsidRPr="00B81ED4">
        <w:t xml:space="preserve"> </w:t>
      </w:r>
      <w:r w:rsidR="0003091F">
        <w:t xml:space="preserve"> </w:t>
      </w:r>
      <w:r w:rsidR="006354ED">
        <w:t>B</w:t>
      </w:r>
      <w:r w:rsidR="00510876" w:rsidRPr="00510876">
        <w:rPr>
          <w:rFonts w:ascii="Times New Roman" w:hAnsi="Times New Roman" w:cs="Times New Roman"/>
        </w:rPr>
        <w:t xml:space="preserve">ulletins </w:t>
      </w:r>
      <w:r w:rsidR="006354ED">
        <w:rPr>
          <w:rFonts w:ascii="Times New Roman" w:hAnsi="Times New Roman" w:cs="Times New Roman"/>
        </w:rPr>
        <w:t>M</w:t>
      </w:r>
      <w:r w:rsidR="00510876" w:rsidRPr="00510876">
        <w:rPr>
          <w:rFonts w:ascii="Times New Roman" w:hAnsi="Times New Roman" w:cs="Times New Roman"/>
        </w:rPr>
        <w:t xml:space="preserve">ailgroup </w:t>
      </w:r>
      <w:r w:rsidR="006354ED">
        <w:rPr>
          <w:rFonts w:ascii="Times New Roman" w:hAnsi="Times New Roman" w:cs="Times New Roman"/>
        </w:rPr>
        <w:t>C</w:t>
      </w:r>
      <w:r w:rsidR="00510876" w:rsidRPr="00510876">
        <w:rPr>
          <w:rFonts w:ascii="Times New Roman" w:hAnsi="Times New Roman" w:cs="Times New Roman"/>
        </w:rPr>
        <w:t xml:space="preserve">hanged to </w:t>
      </w:r>
      <w:r w:rsidR="006354ED">
        <w:rPr>
          <w:rFonts w:ascii="Times New Roman" w:hAnsi="Times New Roman" w:cs="Times New Roman"/>
        </w:rPr>
        <w:t>S</w:t>
      </w:r>
      <w:r w:rsidR="00510876" w:rsidRPr="00510876">
        <w:rPr>
          <w:rFonts w:ascii="Times New Roman" w:hAnsi="Times New Roman" w:cs="Times New Roman"/>
        </w:rPr>
        <w:t>elf-</w:t>
      </w:r>
      <w:r w:rsidR="006354ED">
        <w:rPr>
          <w:rFonts w:ascii="Times New Roman" w:hAnsi="Times New Roman" w:cs="Times New Roman"/>
        </w:rPr>
        <w:t>E</w:t>
      </w:r>
      <w:r w:rsidR="00510876" w:rsidRPr="00510876">
        <w:rPr>
          <w:rFonts w:ascii="Times New Roman" w:hAnsi="Times New Roman" w:cs="Times New Roman"/>
        </w:rPr>
        <w:t>nrollment</w:t>
      </w:r>
    </w:p>
    <w:p w:rsidR="00B81ED4" w:rsidRPr="00B81ED4" w:rsidRDefault="00B961B5" w:rsidP="008F7700">
      <w:pPr>
        <w:pStyle w:val="TopInfo"/>
      </w:pPr>
      <w:r>
        <w:rPr>
          <w:b/>
        </w:rPr>
        <w:t>Sizing</w:t>
      </w:r>
      <w:r w:rsidR="00750C82">
        <w:rPr>
          <w:b/>
        </w:rPr>
        <w:t>:</w:t>
      </w:r>
      <w:r w:rsidR="001B56B9">
        <w:rPr>
          <w:b/>
        </w:rPr>
        <w:t xml:space="preserve"> </w:t>
      </w:r>
      <w:r w:rsidR="00E17C37">
        <w:rPr>
          <w:b/>
        </w:rPr>
        <w:t>5</w:t>
      </w:r>
    </w:p>
    <w:p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B41247">
        <w:rPr>
          <w:rFonts w:ascii="Times New Roman" w:hAnsi="Times New Roman" w:cs="Times New Roman"/>
        </w:rPr>
        <w:t>Chad Morrison</w:t>
      </w:r>
    </w:p>
    <w:p w:rsidR="00CE6FD5" w:rsidRDefault="00863371" w:rsidP="00520D66">
      <w:pPr>
        <w:pStyle w:val="Heading1"/>
      </w:pPr>
      <w:r>
        <w:t>Story</w:t>
      </w:r>
    </w:p>
    <w:p w:rsidR="00510876" w:rsidRPr="00DD7779" w:rsidRDefault="00510876" w:rsidP="00DD7779">
      <w:pPr>
        <w:pStyle w:val="TopInfo"/>
        <w:jc w:val="both"/>
        <w:rPr>
          <w:rFonts w:ascii="Times New Roman" w:hAnsi="Times New Roman" w:cs="Times New Roman"/>
        </w:rPr>
      </w:pPr>
      <w:r w:rsidRPr="00DD7779">
        <w:rPr>
          <w:rFonts w:ascii="Times New Roman" w:hAnsi="Times New Roman" w:cs="Times New Roman"/>
        </w:rPr>
        <w:t xml:space="preserve">As a clerk, I need to be able to </w:t>
      </w:r>
      <w:r w:rsidR="006354ED" w:rsidRPr="00DD7779">
        <w:rPr>
          <w:rFonts w:ascii="Times New Roman" w:hAnsi="Times New Roman" w:cs="Times New Roman"/>
        </w:rPr>
        <w:t>self-enroll</w:t>
      </w:r>
      <w:r w:rsidRPr="00DD7779">
        <w:rPr>
          <w:rFonts w:ascii="Times New Roman" w:hAnsi="Times New Roman" w:cs="Times New Roman"/>
        </w:rPr>
        <w:t xml:space="preserve"> into the </w:t>
      </w:r>
      <w:r w:rsidR="00B25017" w:rsidRPr="00DD7779">
        <w:rPr>
          <w:rFonts w:ascii="Times New Roman" w:hAnsi="Times New Roman" w:cs="Times New Roman"/>
        </w:rPr>
        <w:t>RCDPE AUDIT mailgroup</w:t>
      </w:r>
      <w:r w:rsidRPr="00DD7779">
        <w:rPr>
          <w:rFonts w:ascii="Times New Roman" w:hAnsi="Times New Roman" w:cs="Times New Roman"/>
        </w:rPr>
        <w:t xml:space="preserve">, created by the ePay </w:t>
      </w:r>
      <w:proofErr w:type="gramStart"/>
      <w:r w:rsidRPr="00DD7779">
        <w:rPr>
          <w:rFonts w:ascii="Times New Roman" w:hAnsi="Times New Roman" w:cs="Times New Roman"/>
        </w:rPr>
        <w:t>team, that</w:t>
      </w:r>
      <w:proofErr w:type="gramEnd"/>
      <w:r w:rsidRPr="00DD7779">
        <w:rPr>
          <w:rFonts w:ascii="Times New Roman" w:hAnsi="Times New Roman" w:cs="Times New Roman"/>
        </w:rPr>
        <w:t xml:space="preserve"> would allow me to receive the nightly, weekly, monthly bulletins – as defined in the parameters.</w:t>
      </w:r>
      <w:r w:rsidR="0033067B" w:rsidRPr="00DD7779">
        <w:rPr>
          <w:rFonts w:ascii="Times New Roman" w:hAnsi="Times New Roman" w:cs="Times New Roman"/>
        </w:rPr>
        <w:t xml:space="preserve">  </w:t>
      </w:r>
      <w:r w:rsidR="00B25017" w:rsidRPr="00DD7779">
        <w:rPr>
          <w:rFonts w:ascii="Times New Roman" w:hAnsi="Times New Roman" w:cs="Times New Roman"/>
        </w:rPr>
        <w:t>In addition we n</w:t>
      </w:r>
      <w:r w:rsidR="0033067B" w:rsidRPr="00DD7779">
        <w:rPr>
          <w:rFonts w:ascii="Times New Roman" w:hAnsi="Times New Roman" w:cs="Times New Roman"/>
        </w:rPr>
        <w:t xml:space="preserve">eed </w:t>
      </w:r>
      <w:r w:rsidR="00B25017" w:rsidRPr="00DD7779">
        <w:rPr>
          <w:rFonts w:ascii="Times New Roman" w:hAnsi="Times New Roman" w:cs="Times New Roman"/>
        </w:rPr>
        <w:t xml:space="preserve">a </w:t>
      </w:r>
      <w:r w:rsidR="0033067B" w:rsidRPr="00DD7779">
        <w:rPr>
          <w:rFonts w:ascii="Times New Roman" w:hAnsi="Times New Roman" w:cs="Times New Roman"/>
        </w:rPr>
        <w:t xml:space="preserve">new site parameter for Standardized bulletin notification </w:t>
      </w:r>
      <w:r w:rsidR="00E17C37" w:rsidRPr="00DD7779">
        <w:rPr>
          <w:rFonts w:ascii="Times New Roman" w:hAnsi="Times New Roman" w:cs="Times New Roman"/>
        </w:rPr>
        <w:t>to specify which day of the week to receive notifications from the RCDPE AUDIT mailgroup.</w:t>
      </w:r>
    </w:p>
    <w:p w:rsidR="00520D66" w:rsidRDefault="00520D66" w:rsidP="004B75F0">
      <w:pPr>
        <w:pStyle w:val="Heading1"/>
        <w:tabs>
          <w:tab w:val="left" w:pos="2940"/>
        </w:tabs>
      </w:pPr>
      <w:r>
        <w:t>Conversation</w:t>
      </w:r>
      <w:r w:rsidR="004B75F0">
        <w:tab/>
      </w:r>
    </w:p>
    <w:p w:rsidR="00D067C6" w:rsidRPr="00DD7779" w:rsidRDefault="006354ED" w:rsidP="00DD7779">
      <w:pPr>
        <w:pStyle w:val="TopInfo"/>
        <w:jc w:val="both"/>
        <w:rPr>
          <w:rFonts w:ascii="Times New Roman" w:hAnsi="Times New Roman" w:cs="Times New Roman"/>
        </w:rPr>
      </w:pPr>
      <w:r w:rsidRPr="00DD7779">
        <w:rPr>
          <w:rFonts w:ascii="Times New Roman" w:hAnsi="Times New Roman" w:cs="Times New Roman"/>
        </w:rPr>
        <w:t>Self-enroll</w:t>
      </w:r>
      <w:r w:rsidR="0033067B" w:rsidRPr="00DD7779">
        <w:rPr>
          <w:rFonts w:ascii="Times New Roman" w:hAnsi="Times New Roman" w:cs="Times New Roman"/>
        </w:rPr>
        <w:t xml:space="preserve"> in the RCDPE AUDIT mail group, standardized bulletin parameter applies to this group only</w:t>
      </w:r>
    </w:p>
    <w:p w:rsidR="00D74E55" w:rsidRPr="00DD7779" w:rsidRDefault="00D74E55" w:rsidP="00DD7779">
      <w:pPr>
        <w:pStyle w:val="TopInfo"/>
        <w:jc w:val="both"/>
        <w:rPr>
          <w:rFonts w:ascii="Times New Roman" w:hAnsi="Times New Roman" w:cs="Times New Roman"/>
        </w:rPr>
      </w:pPr>
      <w:r w:rsidRPr="00DD7779">
        <w:rPr>
          <w:rFonts w:ascii="Times New Roman" w:hAnsi="Times New Roman" w:cs="Times New Roman"/>
        </w:rPr>
        <w:t>RCDPE AUDIT: This group will systematically notify management of critical outstanding workload related to aged ERAs and EFTs. This includes</w:t>
      </w:r>
      <w:r w:rsidR="000A0382" w:rsidRPr="00DD7779">
        <w:rPr>
          <w:rFonts w:ascii="Times New Roman" w:hAnsi="Times New Roman" w:cs="Times New Roman"/>
        </w:rPr>
        <w:t xml:space="preserve">   </w:t>
      </w:r>
    </w:p>
    <w:p w:rsidR="00D74E55" w:rsidRPr="00DD7779" w:rsidRDefault="00D74E55" w:rsidP="00D74E55">
      <w:pPr>
        <w:pStyle w:val="BodyText"/>
        <w:numPr>
          <w:ilvl w:val="0"/>
          <w:numId w:val="9"/>
        </w:numPr>
        <w:rPr>
          <w:rFonts w:ascii="Times New Roman" w:hAnsi="Times New Roman"/>
          <w:lang w:eastAsia="en-US"/>
        </w:rPr>
      </w:pPr>
      <w:r w:rsidRPr="00DD7779">
        <w:rPr>
          <w:rFonts w:ascii="Times New Roman" w:hAnsi="Times New Roman"/>
          <w:lang w:eastAsia="en-US"/>
        </w:rPr>
        <w:t xml:space="preserve">Unmatched ERAs greater than 30 days </w:t>
      </w:r>
    </w:p>
    <w:p w:rsidR="00D74E55" w:rsidRPr="00DD7779" w:rsidRDefault="00D74E55" w:rsidP="00D74E55">
      <w:pPr>
        <w:pStyle w:val="BodyText"/>
        <w:numPr>
          <w:ilvl w:val="0"/>
          <w:numId w:val="9"/>
        </w:numPr>
        <w:rPr>
          <w:rFonts w:ascii="Times New Roman" w:hAnsi="Times New Roman"/>
          <w:lang w:eastAsia="en-US"/>
        </w:rPr>
      </w:pPr>
      <w:r w:rsidRPr="00DD7779">
        <w:rPr>
          <w:rFonts w:ascii="Times New Roman" w:hAnsi="Times New Roman"/>
          <w:lang w:eastAsia="en-US"/>
        </w:rPr>
        <w:t xml:space="preserve">Matched/not posted ERAs greater than 30 days </w:t>
      </w:r>
    </w:p>
    <w:p w:rsidR="00D74E55" w:rsidRPr="00DD7779" w:rsidRDefault="00D74E55" w:rsidP="00D74E55">
      <w:pPr>
        <w:pStyle w:val="BodyText"/>
        <w:numPr>
          <w:ilvl w:val="0"/>
          <w:numId w:val="9"/>
        </w:numPr>
        <w:rPr>
          <w:rFonts w:ascii="Times New Roman" w:hAnsi="Times New Roman"/>
          <w:lang w:eastAsia="en-US"/>
        </w:rPr>
      </w:pPr>
      <w:r w:rsidRPr="00DD7779">
        <w:rPr>
          <w:rFonts w:ascii="Times New Roman" w:hAnsi="Times New Roman"/>
          <w:lang w:eastAsia="en-US"/>
        </w:rPr>
        <w:t xml:space="preserve">EFTs greater than 14 days </w:t>
      </w:r>
    </w:p>
    <w:p w:rsidR="00D74E55" w:rsidRPr="00DD7779" w:rsidRDefault="00D74E55" w:rsidP="00D74E55">
      <w:pPr>
        <w:pStyle w:val="BodyText"/>
        <w:rPr>
          <w:rFonts w:ascii="Times New Roman" w:hAnsi="Times New Roman"/>
          <w:lang w:eastAsia="en-US"/>
        </w:rPr>
      </w:pPr>
      <w:r w:rsidRPr="00DD7779">
        <w:rPr>
          <w:rFonts w:ascii="Times New Roman" w:hAnsi="Times New Roman"/>
          <w:lang w:eastAsia="en-US"/>
        </w:rPr>
        <w:t>The AR application will flag the above-mentioned bulletins as high priority. These bu</w:t>
      </w:r>
      <w:r w:rsidR="00E17C37" w:rsidRPr="00DD7779">
        <w:rPr>
          <w:rFonts w:ascii="Times New Roman" w:hAnsi="Times New Roman"/>
          <w:lang w:eastAsia="en-US"/>
        </w:rPr>
        <w:t>lletins can be scheduled weekly for a specified day</w:t>
      </w:r>
      <w:r w:rsidRPr="00DD7779">
        <w:rPr>
          <w:rFonts w:ascii="Times New Roman" w:hAnsi="Times New Roman"/>
          <w:lang w:eastAsia="en-US"/>
        </w:rPr>
        <w:t>. All bulletins will be scheduled for the same cycle.</w:t>
      </w:r>
    </w:p>
    <w:p w:rsidR="00B25017" w:rsidRPr="00DD7779" w:rsidRDefault="00B25017" w:rsidP="00D74E55">
      <w:pPr>
        <w:pStyle w:val="BodyText"/>
        <w:rPr>
          <w:rFonts w:ascii="Times New Roman" w:hAnsi="Times New Roman"/>
          <w:lang w:eastAsia="en-US"/>
        </w:rPr>
      </w:pPr>
      <w:r w:rsidRPr="00DD7779">
        <w:rPr>
          <w:rFonts w:ascii="Times New Roman" w:hAnsi="Times New Roman"/>
          <w:lang w:eastAsia="en-US"/>
        </w:rPr>
        <w:t>5/10/17</w:t>
      </w:r>
    </w:p>
    <w:p w:rsidR="00B25017" w:rsidRPr="00DD7779" w:rsidRDefault="00B25017" w:rsidP="00D74E55">
      <w:pPr>
        <w:pStyle w:val="BodyText"/>
        <w:rPr>
          <w:rFonts w:ascii="Times New Roman" w:hAnsi="Times New Roman"/>
          <w:lang w:eastAsia="en-US"/>
        </w:rPr>
      </w:pPr>
      <w:r w:rsidRPr="00DD7779">
        <w:rPr>
          <w:rFonts w:ascii="Times New Roman" w:hAnsi="Times New Roman"/>
          <w:lang w:eastAsia="en-US"/>
        </w:rPr>
        <w:t>Need to modify the RCDPE AUDIT mail group to enable self-enroll</w:t>
      </w:r>
    </w:p>
    <w:p w:rsidR="00D74E55" w:rsidRPr="00DD7779" w:rsidRDefault="00B25017" w:rsidP="00A81030">
      <w:pPr>
        <w:pStyle w:val="BodyText"/>
        <w:rPr>
          <w:rFonts w:ascii="Times New Roman" w:hAnsi="Times New Roman"/>
          <w:lang w:eastAsia="en-US"/>
        </w:rPr>
      </w:pPr>
      <w:r w:rsidRPr="00DD7779">
        <w:rPr>
          <w:rFonts w:ascii="Times New Roman" w:hAnsi="Times New Roman"/>
          <w:lang w:eastAsia="en-US"/>
        </w:rPr>
        <w:t xml:space="preserve">Site Parameter wording – </w:t>
      </w:r>
    </w:p>
    <w:p w:rsidR="00B25017" w:rsidRPr="00DD7779" w:rsidRDefault="00B25017" w:rsidP="00A81030">
      <w:pPr>
        <w:pStyle w:val="BodyText"/>
        <w:rPr>
          <w:rFonts w:ascii="Times New Roman" w:hAnsi="Times New Roman"/>
          <w:lang w:eastAsia="en-US"/>
        </w:rPr>
      </w:pPr>
      <w:r w:rsidRPr="00DD7779">
        <w:rPr>
          <w:rFonts w:ascii="Times New Roman" w:hAnsi="Times New Roman"/>
          <w:lang w:eastAsia="en-US"/>
        </w:rPr>
        <w:t xml:space="preserve">Site Parameter placement </w:t>
      </w:r>
      <w:r w:rsidR="00561955" w:rsidRPr="00DD7779">
        <w:rPr>
          <w:rFonts w:ascii="Times New Roman" w:hAnsi="Times New Roman"/>
          <w:lang w:eastAsia="en-US"/>
        </w:rPr>
        <w:t>–</w:t>
      </w:r>
      <w:r w:rsidRPr="00DD7779">
        <w:rPr>
          <w:rFonts w:ascii="Times New Roman" w:hAnsi="Times New Roman"/>
          <w:lang w:eastAsia="en-US"/>
        </w:rPr>
        <w:t xml:space="preserve"> </w:t>
      </w:r>
    </w:p>
    <w:p w:rsidR="007F55D7" w:rsidRPr="00DD7779" w:rsidRDefault="007F55D7" w:rsidP="00A81030">
      <w:pPr>
        <w:pStyle w:val="BodyText"/>
        <w:rPr>
          <w:rFonts w:ascii="Times New Roman" w:hAnsi="Times New Roman"/>
          <w:lang w:eastAsia="en-US"/>
        </w:rPr>
      </w:pPr>
      <w:r w:rsidRPr="00DD7779">
        <w:rPr>
          <w:rFonts w:ascii="Times New Roman" w:hAnsi="Times New Roman"/>
          <w:lang w:eastAsia="en-US"/>
        </w:rPr>
        <w:t>5/17/17</w:t>
      </w:r>
    </w:p>
    <w:p w:rsidR="00561955" w:rsidRPr="00DD7779" w:rsidRDefault="00561955" w:rsidP="00A81030">
      <w:pPr>
        <w:pStyle w:val="BodyText"/>
        <w:rPr>
          <w:rFonts w:ascii="Times New Roman" w:hAnsi="Times New Roman"/>
          <w:lang w:eastAsia="en-US"/>
        </w:rPr>
      </w:pPr>
      <w:r w:rsidRPr="00DD7779">
        <w:rPr>
          <w:rFonts w:ascii="Times New Roman" w:hAnsi="Times New Roman"/>
          <w:lang w:eastAsia="en-US"/>
        </w:rPr>
        <w:t>Unposted EFT Override – this one needs to stay on the daily schedule with no parameter setting</w:t>
      </w:r>
    </w:p>
    <w:p w:rsidR="00561955" w:rsidRPr="00DD7779" w:rsidRDefault="00561955" w:rsidP="00A81030">
      <w:pPr>
        <w:pStyle w:val="BodyText"/>
        <w:rPr>
          <w:rFonts w:ascii="Times New Roman" w:hAnsi="Times New Roman"/>
          <w:lang w:eastAsia="en-US"/>
        </w:rPr>
      </w:pPr>
      <w:r w:rsidRPr="00DD7779">
        <w:rPr>
          <w:rFonts w:ascii="Times New Roman" w:hAnsi="Times New Roman"/>
          <w:lang w:eastAsia="en-US"/>
        </w:rPr>
        <w:t>Will not affect currently enrolled users</w:t>
      </w:r>
      <w:r w:rsidR="007F55D7" w:rsidRPr="00DD7779">
        <w:rPr>
          <w:rFonts w:ascii="Times New Roman" w:hAnsi="Times New Roman"/>
          <w:lang w:eastAsia="en-US"/>
        </w:rPr>
        <w:t>?</w:t>
      </w:r>
      <w:r w:rsidR="0037403B" w:rsidRPr="00DD7779">
        <w:rPr>
          <w:rFonts w:ascii="Times New Roman" w:hAnsi="Times New Roman"/>
          <w:lang w:eastAsia="en-US"/>
        </w:rPr>
        <w:t xml:space="preserve"> No affect</w:t>
      </w:r>
    </w:p>
    <w:p w:rsidR="00561955" w:rsidRPr="00DD7779" w:rsidRDefault="00561955" w:rsidP="00A81030">
      <w:pPr>
        <w:pStyle w:val="BodyText"/>
        <w:rPr>
          <w:rFonts w:ascii="Times New Roman" w:hAnsi="Times New Roman"/>
          <w:lang w:eastAsia="en-US"/>
        </w:rPr>
      </w:pPr>
      <w:r w:rsidRPr="00DD7779">
        <w:rPr>
          <w:rFonts w:ascii="Times New Roman" w:hAnsi="Times New Roman"/>
          <w:lang w:eastAsia="en-US"/>
        </w:rPr>
        <w:t>How can we remove the ePayments team from the multitude of bulletins and notifications they are receiving today</w:t>
      </w:r>
      <w:r w:rsidR="007F55D7" w:rsidRPr="00DD7779">
        <w:rPr>
          <w:rFonts w:ascii="Times New Roman" w:hAnsi="Times New Roman"/>
          <w:lang w:eastAsia="en-US"/>
        </w:rPr>
        <w:t>?</w:t>
      </w:r>
    </w:p>
    <w:p w:rsidR="007F55D7" w:rsidRPr="00DD7779" w:rsidRDefault="007F55D7" w:rsidP="00A81030">
      <w:pPr>
        <w:pStyle w:val="BodyText"/>
        <w:rPr>
          <w:rFonts w:ascii="Times New Roman" w:hAnsi="Times New Roman"/>
          <w:lang w:eastAsia="en-US"/>
        </w:rPr>
      </w:pPr>
      <w:r w:rsidRPr="00DD7779">
        <w:rPr>
          <w:rFonts w:ascii="Times New Roman" w:hAnsi="Times New Roman"/>
          <w:lang w:eastAsia="en-US"/>
        </w:rPr>
        <w:t>5/24/17</w:t>
      </w:r>
    </w:p>
    <w:p w:rsidR="007F55D7" w:rsidRPr="00DD7779" w:rsidRDefault="0037403B" w:rsidP="00A81030">
      <w:pPr>
        <w:pStyle w:val="BodyText"/>
        <w:rPr>
          <w:rFonts w:ascii="Times New Roman" w:hAnsi="Times New Roman"/>
          <w:lang w:eastAsia="en-US"/>
        </w:rPr>
      </w:pPr>
      <w:r w:rsidRPr="00DD7779">
        <w:rPr>
          <w:rFonts w:ascii="Times New Roman" w:hAnsi="Times New Roman"/>
          <w:lang w:eastAsia="en-US"/>
        </w:rPr>
        <w:t xml:space="preserve">Delete the REMOTE MEMBER </w:t>
      </w:r>
      <w:r w:rsidR="00002616">
        <w:rPr>
          <w:rFonts w:ascii="Times New Roman" w:hAnsi="Times New Roman"/>
          <w:lang w:eastAsia="en-US"/>
        </w:rPr>
        <w:t>DNS.URL</w:t>
      </w:r>
      <w:r w:rsidRPr="00DD7779">
        <w:rPr>
          <w:rFonts w:ascii="Times New Roman" w:hAnsi="Times New Roman"/>
          <w:lang w:eastAsia="en-US"/>
        </w:rPr>
        <w:t xml:space="preserve"> from the RCDPE AUDIT mail group</w:t>
      </w:r>
    </w:p>
    <w:p w:rsidR="0037403B" w:rsidRPr="00DD7779" w:rsidRDefault="0037403B" w:rsidP="00A81030">
      <w:pPr>
        <w:pStyle w:val="BodyText"/>
        <w:rPr>
          <w:rFonts w:ascii="Times New Roman" w:hAnsi="Times New Roman"/>
        </w:rPr>
      </w:pPr>
      <w:r w:rsidRPr="00DD7779">
        <w:rPr>
          <w:rFonts w:ascii="Times New Roman" w:hAnsi="Times New Roman"/>
        </w:rPr>
        <w:t>RCDPE AUDIT mailgroup is the correct mail group</w:t>
      </w:r>
    </w:p>
    <w:p w:rsidR="0037403B" w:rsidRDefault="0037403B" w:rsidP="00A81030">
      <w:pPr>
        <w:pStyle w:val="BodyText"/>
        <w:rPr>
          <w:lang w:eastAsia="en-US"/>
        </w:rPr>
      </w:pPr>
    </w:p>
    <w:p w:rsidR="0037403B" w:rsidRPr="00A81030" w:rsidRDefault="0037403B" w:rsidP="00A81030">
      <w:pPr>
        <w:pStyle w:val="BodyText"/>
        <w:rPr>
          <w:lang w:eastAsia="en-US"/>
        </w:rPr>
      </w:pPr>
    </w:p>
    <w:p w:rsidR="00B81ED4" w:rsidRPr="00C855D3" w:rsidRDefault="00B81ED4" w:rsidP="00B81ED4">
      <w:pPr>
        <w:pStyle w:val="Heading1"/>
      </w:pPr>
      <w:r w:rsidRPr="00C855D3">
        <w:lastRenderedPageBreak/>
        <w:t xml:space="preserve">Detailed Listing of </w:t>
      </w:r>
      <w:r w:rsidR="003D15ED"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External Dependency</w:t>
            </w:r>
          </w:p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(Y/N)</w:t>
            </w:r>
          </w:p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If Y, provide organization and description</w:t>
            </w:r>
          </w:p>
        </w:tc>
      </w:tr>
      <w:tr w:rsidR="001F389B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1F389B" w:rsidRPr="00DB6112" w:rsidRDefault="00A45575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US336</w:t>
            </w:r>
            <w:r w:rsidR="00FD581E" w:rsidRPr="00DB6112">
              <w:rPr>
                <w:rFonts w:ascii="Arial" w:hAnsi="Arial"/>
              </w:rPr>
              <w:t>.1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1F389B" w:rsidRPr="0003091F" w:rsidRDefault="00E17C37" w:rsidP="00B92C96">
            <w:pPr>
              <w:pStyle w:val="TableText"/>
              <w:rPr>
                <w:rFonts w:ascii="r_ansi" w:hAnsi="r_ansi" w:cs="r_ansi"/>
              </w:rPr>
            </w:pPr>
            <w:r>
              <w:rPr>
                <w:rFonts w:ascii="Arial" w:hAnsi="Arial"/>
              </w:rPr>
              <w:t xml:space="preserve">The </w:t>
            </w:r>
            <w:r w:rsidRPr="00E17C37">
              <w:rPr>
                <w:rFonts w:ascii="Arial" w:hAnsi="Arial"/>
              </w:rPr>
              <w:t>RCDPE AUDIT mail group must allow end users to self-enroll</w:t>
            </w:r>
          </w:p>
        </w:tc>
        <w:tc>
          <w:tcPr>
            <w:tcW w:w="2250" w:type="dxa"/>
          </w:tcPr>
          <w:p w:rsidR="001F389B" w:rsidRPr="00DB6112" w:rsidRDefault="0003091F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E17C37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E17C37" w:rsidRDefault="00E17C3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US336.2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E17C37" w:rsidRPr="00B92C96" w:rsidRDefault="00E17C37" w:rsidP="00B92C9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the new parameter can be set for a specific day of the week</w:t>
            </w:r>
          </w:p>
        </w:tc>
        <w:tc>
          <w:tcPr>
            <w:tcW w:w="2250" w:type="dxa"/>
          </w:tcPr>
          <w:p w:rsidR="00E17C37" w:rsidRDefault="00E17C3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E17C37" w:rsidRPr="00C855D3" w:rsidTr="0037403B">
        <w:trPr>
          <w:trHeight w:val="503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E17C37" w:rsidRDefault="00E17C3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US336.3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E17C37" w:rsidRPr="00B92C96" w:rsidRDefault="00E17C37" w:rsidP="00B92C96">
            <w:pPr>
              <w:pStyle w:val="TableText"/>
              <w:rPr>
                <w:rFonts w:ascii="Arial" w:hAnsi="Arial"/>
              </w:rPr>
            </w:pPr>
            <w:r w:rsidRPr="00DE5B11">
              <w:rPr>
                <w:rFonts w:ascii="Arial" w:hAnsi="Arial"/>
              </w:rPr>
              <w:t>Verify the name of the site parameter</w:t>
            </w:r>
            <w:r w:rsidR="00DE5B11">
              <w:rPr>
                <w:rFonts w:ascii="Arial" w:hAnsi="Arial"/>
              </w:rPr>
              <w:t xml:space="preserve"> is ‘</w:t>
            </w:r>
            <w:r w:rsidR="00DE5B11" w:rsidRPr="00DE5B11">
              <w:rPr>
                <w:rFonts w:ascii="Arial" w:hAnsi="Arial"/>
              </w:rPr>
              <w:t>DAY TO SEND WORKLOAD NOTIFICATIONS:</w:t>
            </w:r>
            <w:r w:rsidR="00DE5B11">
              <w:rPr>
                <w:rFonts w:ascii="Arial" w:hAnsi="Arial"/>
              </w:rPr>
              <w:t>’</w:t>
            </w:r>
          </w:p>
        </w:tc>
        <w:tc>
          <w:tcPr>
            <w:tcW w:w="2250" w:type="dxa"/>
          </w:tcPr>
          <w:p w:rsidR="00E17C37" w:rsidRDefault="00E17C3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E17C37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E17C37" w:rsidRDefault="00E17C3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US336.4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E17C37" w:rsidRPr="00B92C96" w:rsidRDefault="00E17C37" w:rsidP="003E6B08">
            <w:pPr>
              <w:pStyle w:val="TableText"/>
              <w:rPr>
                <w:rFonts w:ascii="Arial" w:hAnsi="Arial"/>
              </w:rPr>
            </w:pPr>
            <w:r w:rsidRPr="00DE5B11">
              <w:rPr>
                <w:rFonts w:ascii="Arial" w:hAnsi="Arial"/>
              </w:rPr>
              <w:t>Verify the location of the site parameter</w:t>
            </w:r>
            <w:r w:rsidR="00DE5B11">
              <w:rPr>
                <w:rFonts w:ascii="Arial" w:hAnsi="Arial"/>
              </w:rPr>
              <w:t xml:space="preserve"> is after ‘</w:t>
            </w:r>
            <w:r w:rsidR="003E6B08">
              <w:rPr>
                <w:rFonts w:ascii="r_ansi" w:hAnsi="r_ansi" w:cs="r_ansi"/>
              </w:rPr>
              <w:t>ENABLE AUTO-AUDIT FOR PHARMACY ELECTRONIC BILLS (Y/N):</w:t>
            </w:r>
            <w:r w:rsidR="00DE5B11">
              <w:rPr>
                <w:rFonts w:ascii="Arial" w:hAnsi="Arial"/>
              </w:rPr>
              <w:t>’</w:t>
            </w:r>
          </w:p>
        </w:tc>
        <w:tc>
          <w:tcPr>
            <w:tcW w:w="2250" w:type="dxa"/>
          </w:tcPr>
          <w:p w:rsidR="00E17C37" w:rsidRDefault="00E17C3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E17C37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E17C37" w:rsidRDefault="00E17C3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US336.5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E17C37" w:rsidRPr="00E17C37" w:rsidRDefault="00E17C37" w:rsidP="00B92C96">
            <w:pPr>
              <w:pStyle w:val="TableText"/>
              <w:rPr>
                <w:rFonts w:ascii="Arial" w:hAnsi="Arial"/>
                <w:highlight w:val="yellow"/>
              </w:rPr>
            </w:pPr>
            <w:r w:rsidRPr="00E17C37">
              <w:rPr>
                <w:rFonts w:ascii="Arial" w:hAnsi="Arial"/>
              </w:rPr>
              <w:t>V</w:t>
            </w:r>
            <w:r>
              <w:rPr>
                <w:rFonts w:ascii="Arial" w:hAnsi="Arial"/>
              </w:rPr>
              <w:t>erify the notifications are sent on the specified day of the week</w:t>
            </w:r>
          </w:p>
        </w:tc>
        <w:tc>
          <w:tcPr>
            <w:tcW w:w="2250" w:type="dxa"/>
          </w:tcPr>
          <w:p w:rsidR="00E17C37" w:rsidRDefault="00E17C3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37403B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37403B" w:rsidRDefault="00DE5B11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US336.6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37403B" w:rsidRPr="00E17C37" w:rsidRDefault="00B003D2" w:rsidP="00DE5B11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Verify that the new parameter is set to Saturday after the post installation routine</w:t>
            </w:r>
          </w:p>
        </w:tc>
        <w:tc>
          <w:tcPr>
            <w:tcW w:w="2250" w:type="dxa"/>
          </w:tcPr>
          <w:p w:rsidR="0037403B" w:rsidRDefault="00DE5B11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</w:tbl>
    <w:p w:rsidR="00B81ED4" w:rsidRDefault="00B81ED4" w:rsidP="008F7700">
      <w:pPr>
        <w:pStyle w:val="Heading1"/>
      </w:pPr>
      <w:r w:rsidRPr="00C855D3">
        <w:t>Constraints</w:t>
      </w:r>
    </w:p>
    <w:p w:rsidR="001B56B9" w:rsidRPr="00DB6112" w:rsidRDefault="00CE7405" w:rsidP="001B56B9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t>Risks</w:t>
      </w:r>
    </w:p>
    <w:p w:rsidR="00F81C28" w:rsidRPr="00DB6112" w:rsidRDefault="00CE7405" w:rsidP="00F81C28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:rsidR="00051DB8" w:rsidRPr="00C855D3" w:rsidRDefault="00913CC0" w:rsidP="00051DB8">
      <w:pPr>
        <w:pStyle w:val="Heading1"/>
      </w:pPr>
      <w:r>
        <w:t>Assumptions</w:t>
      </w:r>
    </w:p>
    <w:p w:rsidR="0033067B" w:rsidRDefault="0033067B" w:rsidP="00E14ECC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Update user manual for </w:t>
      </w:r>
      <w:r w:rsidR="00E17C37">
        <w:rPr>
          <w:rFonts w:ascii="Times New Roman" w:hAnsi="Times New Roman"/>
          <w:lang w:eastAsia="en-US"/>
        </w:rPr>
        <w:t>self-enroll</w:t>
      </w:r>
      <w:r>
        <w:rPr>
          <w:rFonts w:ascii="Times New Roman" w:hAnsi="Times New Roman"/>
          <w:lang w:eastAsia="en-US"/>
        </w:rPr>
        <w:t xml:space="preserve"> for RCDPE mail group</w:t>
      </w:r>
      <w:r w:rsidR="00E17C37">
        <w:rPr>
          <w:rFonts w:ascii="Times New Roman" w:hAnsi="Times New Roman"/>
          <w:lang w:eastAsia="en-US"/>
        </w:rPr>
        <w:t xml:space="preserve"> and update site parameters info</w:t>
      </w:r>
    </w:p>
    <w:p w:rsidR="00E17C37" w:rsidRDefault="00E17C37" w:rsidP="00E14ECC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Technical manual may be impacted by self-enrollment functionality</w:t>
      </w:r>
    </w:p>
    <w:p w:rsidR="00C90651" w:rsidRDefault="00C90651" w:rsidP="00C90651">
      <w:pPr>
        <w:pStyle w:val="Heading1"/>
      </w:pPr>
      <w:r>
        <w:t>Dependencies/Impacts Outside of VistA</w:t>
      </w:r>
    </w:p>
    <w:p w:rsidR="00C90651" w:rsidRPr="00C90651" w:rsidRDefault="00C90651" w:rsidP="00C90651">
      <w:pPr>
        <w:pStyle w:val="BodyText"/>
        <w:rPr>
          <w:rFonts w:ascii="Times New Roman" w:hAnsi="Times New Roman"/>
          <w:lang w:eastAsia="en-US"/>
        </w:rPr>
      </w:pPr>
      <w:r w:rsidRPr="00C90651">
        <w:rPr>
          <w:rFonts w:ascii="Times New Roman" w:hAnsi="Times New Roman"/>
          <w:lang w:eastAsia="en-US"/>
        </w:rPr>
        <w:t>N/A</w:t>
      </w:r>
    </w:p>
    <w:p w:rsidR="00C90651" w:rsidRPr="00C90651" w:rsidRDefault="00C90651" w:rsidP="00C90651">
      <w:pPr>
        <w:pStyle w:val="BodyText"/>
        <w:rPr>
          <w:lang w:eastAsia="en-US"/>
        </w:rPr>
      </w:pPr>
    </w:p>
    <w:p w:rsidR="00750C82" w:rsidRPr="001B56B9" w:rsidRDefault="00750C82" w:rsidP="00051DB8">
      <w:pPr>
        <w:pStyle w:val="Heading1"/>
        <w:rPr>
          <w:b w:val="0"/>
        </w:rPr>
      </w:pPr>
    </w:p>
    <w:p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:rsidTr="00C514E2">
        <w:tc>
          <w:tcPr>
            <w:tcW w:w="9468" w:type="dxa"/>
          </w:tcPr>
          <w:p w:rsidR="00051DB8" w:rsidRPr="00C855D3" w:rsidRDefault="00051DB8" w:rsidP="00C514E2">
            <w:pPr>
              <w:pStyle w:val="BodyText"/>
            </w:pPr>
          </w:p>
        </w:tc>
      </w:tr>
    </w:tbl>
    <w:p w:rsidR="00051DB8" w:rsidRDefault="00051DB8" w:rsidP="00051DB8">
      <w:pPr>
        <w:spacing w:before="200" w:line="240" w:lineRule="auto"/>
      </w:pPr>
    </w:p>
    <w:p w:rsidR="006F762D" w:rsidRDefault="006F762D" w:rsidP="00051DB8">
      <w:pPr>
        <w:spacing w:before="200" w:line="240" w:lineRule="auto"/>
      </w:pPr>
    </w:p>
    <w:p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lastRenderedPageBreak/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:rsidTr="003E695A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3E695A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3E695A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3E695A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</w:t>
            </w:r>
            <w:bookmarkStart w:id="0" w:name="_GoBack"/>
            <w:r w:rsidRPr="00DB6112">
              <w:rPr>
                <w:rFonts w:ascii="Arial" w:hAnsi="Arial"/>
              </w:rPr>
              <w:t>ip</w:t>
            </w:r>
            <w:bookmarkEnd w:id="0"/>
            <w:r w:rsidRPr="00DB6112">
              <w:rPr>
                <w:rFonts w:ascii="Arial" w:hAnsi="Arial"/>
              </w:rPr>
              <w:t>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3E695A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Author</w:t>
            </w:r>
          </w:p>
        </w:tc>
      </w:tr>
      <w:tr w:rsidR="007B25C9" w:rsidRPr="00C855D3" w:rsidTr="003E695A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5C9" w:rsidRDefault="007B25C9" w:rsidP="006A6B6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9/13/17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5C9" w:rsidRDefault="007B25C9" w:rsidP="003E695A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V1.1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5C9" w:rsidRDefault="007B25C9" w:rsidP="003E695A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Updated acceptance criteria US336.6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5C9" w:rsidRDefault="007B25C9" w:rsidP="003E695A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Chad Morrison</w:t>
            </w:r>
          </w:p>
        </w:tc>
      </w:tr>
      <w:tr w:rsidR="00DD7779" w:rsidRPr="00C855D3" w:rsidTr="003E695A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79" w:rsidRDefault="00DD7779" w:rsidP="006A6B6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5/26/2017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79" w:rsidRPr="00DB6112" w:rsidRDefault="00DD7779" w:rsidP="003E695A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79" w:rsidRPr="00DB6112" w:rsidRDefault="00DD7779" w:rsidP="003E695A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Final Version for Approval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79" w:rsidRPr="00DB6112" w:rsidRDefault="00DD7779" w:rsidP="003E695A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Team Leidos</w:t>
            </w:r>
          </w:p>
        </w:tc>
      </w:tr>
      <w:tr w:rsidR="00FD581E" w:rsidRPr="00C855D3" w:rsidTr="003E695A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1E" w:rsidRPr="00DB6112" w:rsidRDefault="006A6B65" w:rsidP="006A6B65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  <w:r w:rsidR="00A45575">
              <w:rPr>
                <w:rFonts w:ascii="Arial" w:hAnsi="Arial"/>
              </w:rPr>
              <w:t>/25</w:t>
            </w:r>
            <w:r w:rsidR="00FD581E" w:rsidRPr="00DB6112">
              <w:rPr>
                <w:rFonts w:ascii="Arial" w:hAnsi="Arial"/>
              </w:rPr>
              <w:t>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1E" w:rsidRPr="00DB6112" w:rsidRDefault="00FD581E" w:rsidP="003E695A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1E" w:rsidRPr="00DB6112" w:rsidRDefault="00FD581E" w:rsidP="003E695A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Original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81E" w:rsidRPr="00DB6112" w:rsidRDefault="00FD581E" w:rsidP="003E695A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Chad Morrison</w:t>
            </w:r>
          </w:p>
        </w:tc>
      </w:tr>
    </w:tbl>
    <w:p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5AA" w:rsidRDefault="00D345AA" w:rsidP="00B81ED4">
      <w:pPr>
        <w:spacing w:after="0" w:line="240" w:lineRule="auto"/>
      </w:pPr>
      <w:r>
        <w:separator/>
      </w:r>
    </w:p>
  </w:endnote>
  <w:endnote w:type="continuationSeparator" w:id="0">
    <w:p w:rsidR="00D345AA" w:rsidRDefault="00D345AA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C4D" w:rsidRDefault="001C5C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DelRangeStart w:id="2" w:author="Author"/>
  <w:sdt>
    <w:sdtPr>
      <w:id w:val="-492721967"/>
      <w:docPartObj>
        <w:docPartGallery w:val="Page Numbers (Bottom of Page)"/>
        <w:docPartUnique/>
      </w:docPartObj>
    </w:sdtPr>
    <w:sdtEndPr/>
    <w:sdtContent>
      <w:customXmlDelRangeEnd w:id="2"/>
      <w:customXmlDelRangeStart w:id="3" w:author="Author"/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customXmlDelRangeEnd w:id="3"/>
          <w:p w:rsidR="002407DA" w:rsidRPr="002407DA" w:rsidDel="001C5C4D" w:rsidRDefault="002407DA">
            <w:pPr>
              <w:pStyle w:val="Footer"/>
              <w:jc w:val="center"/>
              <w:rPr>
                <w:del w:id="4" w:author="Author"/>
              </w:rPr>
            </w:pPr>
            <w:del w:id="5" w:author="Author">
              <w:r w:rsidRPr="002407DA" w:rsidDel="001C5C4D">
                <w:delText xml:space="preserve">Page </w:delText>
              </w:r>
              <w:r w:rsidRPr="002407DA" w:rsidDel="001C5C4D">
                <w:rPr>
                  <w:bCs/>
                  <w:sz w:val="24"/>
                  <w:szCs w:val="24"/>
                </w:rPr>
                <w:fldChar w:fldCharType="begin"/>
              </w:r>
              <w:r w:rsidRPr="002407DA" w:rsidDel="001C5C4D">
                <w:rPr>
                  <w:bCs/>
                </w:rPr>
                <w:delInstrText xml:space="preserve"> PAGE </w:delInstrText>
              </w:r>
              <w:r w:rsidRPr="002407DA" w:rsidDel="001C5C4D">
                <w:rPr>
                  <w:bCs/>
                  <w:sz w:val="24"/>
                  <w:szCs w:val="24"/>
                </w:rPr>
                <w:fldChar w:fldCharType="separate"/>
              </w:r>
              <w:r w:rsidR="001C5C4D" w:rsidDel="001C5C4D">
                <w:rPr>
                  <w:bCs/>
                  <w:noProof/>
                </w:rPr>
                <w:delText>3</w:delText>
              </w:r>
              <w:r w:rsidRPr="002407DA" w:rsidDel="001C5C4D">
                <w:rPr>
                  <w:bCs/>
                  <w:sz w:val="24"/>
                  <w:szCs w:val="24"/>
                </w:rPr>
                <w:fldChar w:fldCharType="end"/>
              </w:r>
              <w:r w:rsidRPr="002407DA" w:rsidDel="001C5C4D">
                <w:delText xml:space="preserve"> of </w:delText>
              </w:r>
              <w:r w:rsidRPr="002407DA" w:rsidDel="001C5C4D">
                <w:rPr>
                  <w:bCs/>
                  <w:sz w:val="24"/>
                  <w:szCs w:val="24"/>
                </w:rPr>
                <w:fldChar w:fldCharType="begin"/>
              </w:r>
              <w:r w:rsidRPr="002407DA" w:rsidDel="001C5C4D">
                <w:rPr>
                  <w:bCs/>
                </w:rPr>
                <w:delInstrText xml:space="preserve"> NUMPAGES  </w:delInstrText>
              </w:r>
              <w:r w:rsidRPr="002407DA" w:rsidDel="001C5C4D">
                <w:rPr>
                  <w:bCs/>
                  <w:sz w:val="24"/>
                  <w:szCs w:val="24"/>
                </w:rPr>
                <w:fldChar w:fldCharType="separate"/>
              </w:r>
              <w:r w:rsidR="001C5C4D" w:rsidDel="001C5C4D">
                <w:rPr>
                  <w:bCs/>
                  <w:noProof/>
                </w:rPr>
                <w:delText>3</w:delText>
              </w:r>
              <w:r w:rsidRPr="002407DA" w:rsidDel="001C5C4D">
                <w:rPr>
                  <w:bCs/>
                  <w:sz w:val="24"/>
                  <w:szCs w:val="24"/>
                </w:rPr>
                <w:fldChar w:fldCharType="end"/>
              </w:r>
            </w:del>
          </w:p>
          <w:customXmlDelRangeStart w:id="6" w:author="Author"/>
        </w:sdtContent>
      </w:sdt>
      <w:customXmlDelRangeEnd w:id="6"/>
      <w:customXmlDelRangeStart w:id="7" w:author="Author"/>
    </w:sdtContent>
  </w:sdt>
  <w:customXmlDelRangeEnd w:id="7"/>
  <w:p w:rsidR="002407DA" w:rsidRDefault="002407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C4D" w:rsidRDefault="001C5C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5AA" w:rsidRDefault="00D345AA" w:rsidP="00B81ED4">
      <w:pPr>
        <w:spacing w:after="0" w:line="240" w:lineRule="auto"/>
      </w:pPr>
      <w:r>
        <w:separator/>
      </w:r>
    </w:p>
  </w:footnote>
  <w:footnote w:type="continuationSeparator" w:id="0">
    <w:p w:rsidR="00D345AA" w:rsidRDefault="00D345AA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C4D" w:rsidRDefault="001C5C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00" w:rsidRPr="00DB6112" w:rsidRDefault="00E14ECC">
    <w:pPr>
      <w:pStyle w:val="Header"/>
      <w:rPr>
        <w:rFonts w:ascii="Times New Roman" w:hAnsi="Times New Roman" w:cs="Times New Roman"/>
        <w:sz w:val="20"/>
      </w:rPr>
    </w:pPr>
    <w:del w:id="1" w:author="Author">
      <w:r w:rsidRPr="00DB6112" w:rsidDel="001C5C4D">
        <w:rPr>
          <w:rFonts w:ascii="Times New Roman" w:hAnsi="Times New Roman" w:cs="Times New Roman"/>
          <w:sz w:val="20"/>
        </w:rPr>
        <w:delText>User Story: US</w:delText>
      </w:r>
      <w:r w:rsidR="004B75F0" w:rsidDel="001C5C4D">
        <w:rPr>
          <w:rFonts w:ascii="Times New Roman" w:hAnsi="Times New Roman" w:cs="Times New Roman"/>
          <w:sz w:val="20"/>
        </w:rPr>
        <w:delText>1906</w:delText>
      </w:r>
      <w:r w:rsidR="00C673F9" w:rsidDel="001C5C4D">
        <w:rPr>
          <w:rFonts w:ascii="Times New Roman" w:hAnsi="Times New Roman" w:cs="Times New Roman"/>
          <w:sz w:val="20"/>
        </w:rPr>
        <w:delText xml:space="preserve"> </w:delText>
      </w:r>
      <w:r w:rsidR="004B75F0" w:rsidDel="001C5C4D">
        <w:rPr>
          <w:rFonts w:ascii="Times New Roman" w:hAnsi="Times New Roman" w:cs="Times New Roman"/>
          <w:sz w:val="20"/>
        </w:rPr>
        <w:delText>Bulletins Mailgroup</w:delText>
      </w:r>
      <w:r w:rsidR="007337FE" w:rsidRPr="007337FE" w:rsidDel="001C5C4D">
        <w:rPr>
          <w:rFonts w:ascii="Times New Roman" w:hAnsi="Times New Roman" w:cs="Times New Roman"/>
          <w:sz w:val="20"/>
        </w:rPr>
        <w:delText xml:space="preserve"> </w:delText>
      </w:r>
      <w:r w:rsidR="004B75F0" w:rsidDel="001C5C4D">
        <w:rPr>
          <w:rFonts w:ascii="Times New Roman" w:hAnsi="Times New Roman" w:cs="Times New Roman"/>
          <w:sz w:val="20"/>
        </w:rPr>
        <w:delText>C</w:delText>
      </w:r>
      <w:r w:rsidR="007337FE" w:rsidRPr="007337FE" w:rsidDel="001C5C4D">
        <w:rPr>
          <w:rFonts w:ascii="Times New Roman" w:hAnsi="Times New Roman" w:cs="Times New Roman"/>
          <w:sz w:val="20"/>
        </w:rPr>
        <w:delText xml:space="preserve">hanged to </w:delText>
      </w:r>
      <w:r w:rsidR="004B75F0" w:rsidDel="001C5C4D">
        <w:rPr>
          <w:rFonts w:ascii="Times New Roman" w:hAnsi="Times New Roman" w:cs="Times New Roman"/>
          <w:sz w:val="20"/>
        </w:rPr>
        <w:delText>S</w:delText>
      </w:r>
      <w:r w:rsidR="007337FE" w:rsidRPr="007337FE" w:rsidDel="001C5C4D">
        <w:rPr>
          <w:rFonts w:ascii="Times New Roman" w:hAnsi="Times New Roman" w:cs="Times New Roman"/>
          <w:sz w:val="20"/>
        </w:rPr>
        <w:delText>elf-</w:delText>
      </w:r>
      <w:r w:rsidR="004B75F0" w:rsidDel="001C5C4D">
        <w:rPr>
          <w:rFonts w:ascii="Times New Roman" w:hAnsi="Times New Roman" w:cs="Times New Roman"/>
          <w:sz w:val="20"/>
        </w:rPr>
        <w:delText>E</w:delText>
      </w:r>
      <w:r w:rsidR="007337FE" w:rsidRPr="007337FE" w:rsidDel="001C5C4D">
        <w:rPr>
          <w:rFonts w:ascii="Times New Roman" w:hAnsi="Times New Roman" w:cs="Times New Roman"/>
          <w:sz w:val="20"/>
        </w:rPr>
        <w:delText>nrollment</w:delText>
      </w:r>
      <w:r w:rsidR="00DD7779" w:rsidDel="001C5C4D">
        <w:rPr>
          <w:rFonts w:ascii="Times New Roman" w:hAnsi="Times New Roman" w:cs="Times New Roman"/>
          <w:sz w:val="20"/>
        </w:rPr>
        <w:delText xml:space="preserve"> v1.</w:delText>
      </w:r>
      <w:r w:rsidR="007B25C9" w:rsidDel="001C5C4D">
        <w:rPr>
          <w:rFonts w:ascii="Times New Roman" w:hAnsi="Times New Roman" w:cs="Times New Roman"/>
          <w:sz w:val="20"/>
        </w:rPr>
        <w:delText>1</w:delText>
      </w:r>
    </w:del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C4D" w:rsidRDefault="001C5C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AD56BE"/>
    <w:multiLevelType w:val="hybridMultilevel"/>
    <w:tmpl w:val="04FCA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1CA"/>
    <w:rsid w:val="00002616"/>
    <w:rsid w:val="00007319"/>
    <w:rsid w:val="00011416"/>
    <w:rsid w:val="0003091F"/>
    <w:rsid w:val="0003246A"/>
    <w:rsid w:val="00033457"/>
    <w:rsid w:val="00040EB7"/>
    <w:rsid w:val="00043E15"/>
    <w:rsid w:val="000455AE"/>
    <w:rsid w:val="00046F79"/>
    <w:rsid w:val="00051DB8"/>
    <w:rsid w:val="00061932"/>
    <w:rsid w:val="00065FA0"/>
    <w:rsid w:val="000710F8"/>
    <w:rsid w:val="00074024"/>
    <w:rsid w:val="0007552E"/>
    <w:rsid w:val="00087ACA"/>
    <w:rsid w:val="000A0382"/>
    <w:rsid w:val="000A3203"/>
    <w:rsid w:val="000B507F"/>
    <w:rsid w:val="000B7003"/>
    <w:rsid w:val="000F1BBE"/>
    <w:rsid w:val="001040C3"/>
    <w:rsid w:val="00122200"/>
    <w:rsid w:val="00122BFA"/>
    <w:rsid w:val="00136651"/>
    <w:rsid w:val="00140E90"/>
    <w:rsid w:val="00144443"/>
    <w:rsid w:val="00152BDB"/>
    <w:rsid w:val="00154865"/>
    <w:rsid w:val="00162A4D"/>
    <w:rsid w:val="00191DE6"/>
    <w:rsid w:val="001B379F"/>
    <w:rsid w:val="001B47A3"/>
    <w:rsid w:val="001B56B9"/>
    <w:rsid w:val="001C5C4D"/>
    <w:rsid w:val="001C7764"/>
    <w:rsid w:val="001D38FF"/>
    <w:rsid w:val="001D3A76"/>
    <w:rsid w:val="001F389B"/>
    <w:rsid w:val="001F5110"/>
    <w:rsid w:val="002012C6"/>
    <w:rsid w:val="002073F1"/>
    <w:rsid w:val="00213C69"/>
    <w:rsid w:val="00215DA5"/>
    <w:rsid w:val="00217AB6"/>
    <w:rsid w:val="00223229"/>
    <w:rsid w:val="002234AB"/>
    <w:rsid w:val="00237A45"/>
    <w:rsid w:val="002407DA"/>
    <w:rsid w:val="00243A47"/>
    <w:rsid w:val="002470D3"/>
    <w:rsid w:val="00257F79"/>
    <w:rsid w:val="002612E6"/>
    <w:rsid w:val="00263624"/>
    <w:rsid w:val="00264B88"/>
    <w:rsid w:val="0027729D"/>
    <w:rsid w:val="00280708"/>
    <w:rsid w:val="00281C50"/>
    <w:rsid w:val="00283C1B"/>
    <w:rsid w:val="00285A51"/>
    <w:rsid w:val="00293BAC"/>
    <w:rsid w:val="00296EFC"/>
    <w:rsid w:val="002A4631"/>
    <w:rsid w:val="002B294C"/>
    <w:rsid w:val="002E61D7"/>
    <w:rsid w:val="002F5A9A"/>
    <w:rsid w:val="00300456"/>
    <w:rsid w:val="0031646F"/>
    <w:rsid w:val="00317AF6"/>
    <w:rsid w:val="00320E46"/>
    <w:rsid w:val="0033067B"/>
    <w:rsid w:val="0033331F"/>
    <w:rsid w:val="0033462F"/>
    <w:rsid w:val="00334CFE"/>
    <w:rsid w:val="00354BF7"/>
    <w:rsid w:val="0035711A"/>
    <w:rsid w:val="00361074"/>
    <w:rsid w:val="003628E1"/>
    <w:rsid w:val="00364D54"/>
    <w:rsid w:val="0037403B"/>
    <w:rsid w:val="0037444D"/>
    <w:rsid w:val="0037467B"/>
    <w:rsid w:val="003856F8"/>
    <w:rsid w:val="0039553C"/>
    <w:rsid w:val="003966B3"/>
    <w:rsid w:val="003B7B43"/>
    <w:rsid w:val="003C25EA"/>
    <w:rsid w:val="003C262C"/>
    <w:rsid w:val="003C3E0D"/>
    <w:rsid w:val="003D15ED"/>
    <w:rsid w:val="003D44CB"/>
    <w:rsid w:val="003E2A7D"/>
    <w:rsid w:val="003E695A"/>
    <w:rsid w:val="003E6B08"/>
    <w:rsid w:val="003F2EBB"/>
    <w:rsid w:val="004128D9"/>
    <w:rsid w:val="00421AAB"/>
    <w:rsid w:val="004225EF"/>
    <w:rsid w:val="00427433"/>
    <w:rsid w:val="004301E3"/>
    <w:rsid w:val="00437F5F"/>
    <w:rsid w:val="004476B5"/>
    <w:rsid w:val="004626D3"/>
    <w:rsid w:val="00462834"/>
    <w:rsid w:val="0046560F"/>
    <w:rsid w:val="00470066"/>
    <w:rsid w:val="00473384"/>
    <w:rsid w:val="004A79BC"/>
    <w:rsid w:val="004B75F0"/>
    <w:rsid w:val="004E0CC3"/>
    <w:rsid w:val="004E4F95"/>
    <w:rsid w:val="004E594D"/>
    <w:rsid w:val="004E694A"/>
    <w:rsid w:val="00501766"/>
    <w:rsid w:val="00510876"/>
    <w:rsid w:val="00520D66"/>
    <w:rsid w:val="005215E0"/>
    <w:rsid w:val="00526D9B"/>
    <w:rsid w:val="00526F99"/>
    <w:rsid w:val="00542EC7"/>
    <w:rsid w:val="00547FDF"/>
    <w:rsid w:val="00551B2D"/>
    <w:rsid w:val="00553DD6"/>
    <w:rsid w:val="00555BAC"/>
    <w:rsid w:val="005612AC"/>
    <w:rsid w:val="00561955"/>
    <w:rsid w:val="005708D8"/>
    <w:rsid w:val="00576F4B"/>
    <w:rsid w:val="005B0C4E"/>
    <w:rsid w:val="005B2104"/>
    <w:rsid w:val="005B4FF5"/>
    <w:rsid w:val="005C103D"/>
    <w:rsid w:val="005C6DFC"/>
    <w:rsid w:val="005D2A89"/>
    <w:rsid w:val="005D7AD4"/>
    <w:rsid w:val="005E0023"/>
    <w:rsid w:val="005E273B"/>
    <w:rsid w:val="005E3B75"/>
    <w:rsid w:val="005F0D8B"/>
    <w:rsid w:val="005F51CB"/>
    <w:rsid w:val="00606DE8"/>
    <w:rsid w:val="00611935"/>
    <w:rsid w:val="00625530"/>
    <w:rsid w:val="00630F22"/>
    <w:rsid w:val="00634AEA"/>
    <w:rsid w:val="006354ED"/>
    <w:rsid w:val="006366A4"/>
    <w:rsid w:val="006375AB"/>
    <w:rsid w:val="00657BBD"/>
    <w:rsid w:val="00657BE0"/>
    <w:rsid w:val="006672DC"/>
    <w:rsid w:val="00667B4B"/>
    <w:rsid w:val="006719C9"/>
    <w:rsid w:val="006751F8"/>
    <w:rsid w:val="00683B9A"/>
    <w:rsid w:val="0069692D"/>
    <w:rsid w:val="006A45F1"/>
    <w:rsid w:val="006A6B65"/>
    <w:rsid w:val="006B1A0E"/>
    <w:rsid w:val="006B7259"/>
    <w:rsid w:val="006C177F"/>
    <w:rsid w:val="006C417C"/>
    <w:rsid w:val="006C4AB5"/>
    <w:rsid w:val="006C4E43"/>
    <w:rsid w:val="006C734B"/>
    <w:rsid w:val="006D0C37"/>
    <w:rsid w:val="006D3A7F"/>
    <w:rsid w:val="006E621C"/>
    <w:rsid w:val="006F762D"/>
    <w:rsid w:val="00703060"/>
    <w:rsid w:val="00714C6C"/>
    <w:rsid w:val="007337FE"/>
    <w:rsid w:val="00737A4A"/>
    <w:rsid w:val="00740199"/>
    <w:rsid w:val="00743945"/>
    <w:rsid w:val="0074659C"/>
    <w:rsid w:val="00750C82"/>
    <w:rsid w:val="00753EB7"/>
    <w:rsid w:val="00754B8C"/>
    <w:rsid w:val="0078631D"/>
    <w:rsid w:val="00795B7B"/>
    <w:rsid w:val="007A12E2"/>
    <w:rsid w:val="007B25C9"/>
    <w:rsid w:val="007D2198"/>
    <w:rsid w:val="007F2230"/>
    <w:rsid w:val="007F55D7"/>
    <w:rsid w:val="00810C38"/>
    <w:rsid w:val="00813585"/>
    <w:rsid w:val="00815F3C"/>
    <w:rsid w:val="00834DCA"/>
    <w:rsid w:val="00854280"/>
    <w:rsid w:val="00854629"/>
    <w:rsid w:val="00863371"/>
    <w:rsid w:val="0087073A"/>
    <w:rsid w:val="00872BAF"/>
    <w:rsid w:val="008748B5"/>
    <w:rsid w:val="0087621C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101E4"/>
    <w:rsid w:val="00913CC0"/>
    <w:rsid w:val="00915C24"/>
    <w:rsid w:val="00922D6B"/>
    <w:rsid w:val="00926205"/>
    <w:rsid w:val="00927B23"/>
    <w:rsid w:val="00927E35"/>
    <w:rsid w:val="0093296D"/>
    <w:rsid w:val="00937AAD"/>
    <w:rsid w:val="009423E6"/>
    <w:rsid w:val="009503E3"/>
    <w:rsid w:val="00950E37"/>
    <w:rsid w:val="009543D3"/>
    <w:rsid w:val="0095744D"/>
    <w:rsid w:val="00971E6D"/>
    <w:rsid w:val="00982E5D"/>
    <w:rsid w:val="009B7E47"/>
    <w:rsid w:val="009C6F72"/>
    <w:rsid w:val="009D06B5"/>
    <w:rsid w:val="009F4EED"/>
    <w:rsid w:val="009F6C6F"/>
    <w:rsid w:val="009F7269"/>
    <w:rsid w:val="00A0367E"/>
    <w:rsid w:val="00A05D64"/>
    <w:rsid w:val="00A31277"/>
    <w:rsid w:val="00A32334"/>
    <w:rsid w:val="00A352E5"/>
    <w:rsid w:val="00A37BEC"/>
    <w:rsid w:val="00A435FB"/>
    <w:rsid w:val="00A446E6"/>
    <w:rsid w:val="00A44D64"/>
    <w:rsid w:val="00A45575"/>
    <w:rsid w:val="00A50DD1"/>
    <w:rsid w:val="00A53D36"/>
    <w:rsid w:val="00A557B3"/>
    <w:rsid w:val="00A637D1"/>
    <w:rsid w:val="00A73243"/>
    <w:rsid w:val="00A73A4C"/>
    <w:rsid w:val="00A81030"/>
    <w:rsid w:val="00A866B3"/>
    <w:rsid w:val="00A93BCB"/>
    <w:rsid w:val="00A96091"/>
    <w:rsid w:val="00AA23E4"/>
    <w:rsid w:val="00AB0792"/>
    <w:rsid w:val="00AE2DAC"/>
    <w:rsid w:val="00AE62D7"/>
    <w:rsid w:val="00AF35DD"/>
    <w:rsid w:val="00AF62EE"/>
    <w:rsid w:val="00B003D2"/>
    <w:rsid w:val="00B00D1E"/>
    <w:rsid w:val="00B03020"/>
    <w:rsid w:val="00B25017"/>
    <w:rsid w:val="00B339A8"/>
    <w:rsid w:val="00B36DC6"/>
    <w:rsid w:val="00B41247"/>
    <w:rsid w:val="00B50DA3"/>
    <w:rsid w:val="00B559AF"/>
    <w:rsid w:val="00B6267E"/>
    <w:rsid w:val="00B70ED1"/>
    <w:rsid w:val="00B71851"/>
    <w:rsid w:val="00B721DD"/>
    <w:rsid w:val="00B81ED4"/>
    <w:rsid w:val="00B92AA9"/>
    <w:rsid w:val="00B92C96"/>
    <w:rsid w:val="00B92E72"/>
    <w:rsid w:val="00B961B5"/>
    <w:rsid w:val="00B9776A"/>
    <w:rsid w:val="00B97DAF"/>
    <w:rsid w:val="00BA3950"/>
    <w:rsid w:val="00BB48CB"/>
    <w:rsid w:val="00BC20F8"/>
    <w:rsid w:val="00BD6364"/>
    <w:rsid w:val="00BE3344"/>
    <w:rsid w:val="00BE77A5"/>
    <w:rsid w:val="00BF1692"/>
    <w:rsid w:val="00C0249B"/>
    <w:rsid w:val="00C026BA"/>
    <w:rsid w:val="00C07A03"/>
    <w:rsid w:val="00C1163F"/>
    <w:rsid w:val="00C32742"/>
    <w:rsid w:val="00C34E29"/>
    <w:rsid w:val="00C441B6"/>
    <w:rsid w:val="00C514E2"/>
    <w:rsid w:val="00C539C3"/>
    <w:rsid w:val="00C55FC3"/>
    <w:rsid w:val="00C57402"/>
    <w:rsid w:val="00C60E1D"/>
    <w:rsid w:val="00C64E32"/>
    <w:rsid w:val="00C6589C"/>
    <w:rsid w:val="00C673F9"/>
    <w:rsid w:val="00C82D46"/>
    <w:rsid w:val="00C90651"/>
    <w:rsid w:val="00C9601D"/>
    <w:rsid w:val="00C967D9"/>
    <w:rsid w:val="00CA66B6"/>
    <w:rsid w:val="00CC117E"/>
    <w:rsid w:val="00CE1353"/>
    <w:rsid w:val="00CE6FD5"/>
    <w:rsid w:val="00CE7405"/>
    <w:rsid w:val="00CF5232"/>
    <w:rsid w:val="00D067C6"/>
    <w:rsid w:val="00D23AF2"/>
    <w:rsid w:val="00D32FD3"/>
    <w:rsid w:val="00D345AA"/>
    <w:rsid w:val="00D41D6F"/>
    <w:rsid w:val="00D5350F"/>
    <w:rsid w:val="00D74E55"/>
    <w:rsid w:val="00D83BDC"/>
    <w:rsid w:val="00D90CA7"/>
    <w:rsid w:val="00D9525F"/>
    <w:rsid w:val="00D97C4D"/>
    <w:rsid w:val="00DA4962"/>
    <w:rsid w:val="00DB6112"/>
    <w:rsid w:val="00DD7779"/>
    <w:rsid w:val="00DE1378"/>
    <w:rsid w:val="00DE5B11"/>
    <w:rsid w:val="00DF08B8"/>
    <w:rsid w:val="00DF294B"/>
    <w:rsid w:val="00DF39D3"/>
    <w:rsid w:val="00E14ECC"/>
    <w:rsid w:val="00E17C37"/>
    <w:rsid w:val="00E33189"/>
    <w:rsid w:val="00E42426"/>
    <w:rsid w:val="00E43D38"/>
    <w:rsid w:val="00E50167"/>
    <w:rsid w:val="00E63072"/>
    <w:rsid w:val="00E65C6C"/>
    <w:rsid w:val="00E74975"/>
    <w:rsid w:val="00E84307"/>
    <w:rsid w:val="00E95A78"/>
    <w:rsid w:val="00EB70A4"/>
    <w:rsid w:val="00EC3AF8"/>
    <w:rsid w:val="00ED055A"/>
    <w:rsid w:val="00EE0AA0"/>
    <w:rsid w:val="00EF1226"/>
    <w:rsid w:val="00EF2A2F"/>
    <w:rsid w:val="00EF4915"/>
    <w:rsid w:val="00EF6170"/>
    <w:rsid w:val="00F079C4"/>
    <w:rsid w:val="00F145EC"/>
    <w:rsid w:val="00F16247"/>
    <w:rsid w:val="00F26931"/>
    <w:rsid w:val="00F3354E"/>
    <w:rsid w:val="00F374D5"/>
    <w:rsid w:val="00F37969"/>
    <w:rsid w:val="00F40B2D"/>
    <w:rsid w:val="00F41AF2"/>
    <w:rsid w:val="00F4247B"/>
    <w:rsid w:val="00F45FC8"/>
    <w:rsid w:val="00F60D5C"/>
    <w:rsid w:val="00F737C5"/>
    <w:rsid w:val="00F809B1"/>
    <w:rsid w:val="00F81C28"/>
    <w:rsid w:val="00F91066"/>
    <w:rsid w:val="00F92F3D"/>
    <w:rsid w:val="00FA3DB7"/>
    <w:rsid w:val="00FB0040"/>
    <w:rsid w:val="00FC1B48"/>
    <w:rsid w:val="00FC4AEF"/>
    <w:rsid w:val="00FD581E"/>
    <w:rsid w:val="00FF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D6902-E18E-44C5-B02D-94F10030F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2017-11-04T16:37:00Z</dcterms:created>
  <dcterms:modified xsi:type="dcterms:W3CDTF">2017-11-04T16:37:00Z</dcterms:modified>
</cp:coreProperties>
</file>